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699BDC2" w14:textId="77777777">
        <w:trPr>
          <w:cantSplit/>
        </w:trPr>
        <w:tc>
          <w:tcPr>
            <w:tcW w:w="6911" w:type="dxa"/>
          </w:tcPr>
          <w:p w14:paraId="569C96D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0534C0F"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67FEC8FE" wp14:editId="3471B58E">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57CFD1D" w14:textId="77777777">
        <w:trPr>
          <w:cantSplit/>
        </w:trPr>
        <w:tc>
          <w:tcPr>
            <w:tcW w:w="6911" w:type="dxa"/>
            <w:tcBorders>
              <w:bottom w:val="single" w:sz="12" w:space="0" w:color="auto"/>
            </w:tcBorders>
          </w:tcPr>
          <w:p w14:paraId="73117AF0"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00A643A0" w14:textId="77777777" w:rsidR="00A066F1" w:rsidRPr="00617BE4" w:rsidRDefault="00A066F1" w:rsidP="00A066F1">
            <w:pPr>
              <w:spacing w:before="0" w:line="240" w:lineRule="atLeast"/>
              <w:rPr>
                <w:rFonts w:ascii="Verdana" w:hAnsi="Verdana"/>
                <w:szCs w:val="24"/>
              </w:rPr>
            </w:pPr>
          </w:p>
        </w:tc>
      </w:tr>
      <w:bookmarkEnd w:id="1"/>
      <w:tr w:rsidR="00034E94" w:rsidRPr="00C324A8" w14:paraId="580E5C79" w14:textId="77777777">
        <w:trPr>
          <w:cantSplit/>
        </w:trPr>
        <w:tc>
          <w:tcPr>
            <w:tcW w:w="6911" w:type="dxa"/>
            <w:tcBorders>
              <w:top w:val="single" w:sz="12" w:space="0" w:color="auto"/>
            </w:tcBorders>
          </w:tcPr>
          <w:p w14:paraId="2706E68E" w14:textId="77777777" w:rsidR="00034E94" w:rsidRPr="00C324A8" w:rsidRDefault="00034E94" w:rsidP="00034E94">
            <w:pPr>
              <w:spacing w:before="0" w:after="48" w:line="240" w:lineRule="atLeast"/>
              <w:rPr>
                <w:rFonts w:ascii="Verdana" w:hAnsi="Verdana"/>
                <w:b/>
                <w:smallCaps/>
                <w:sz w:val="20"/>
              </w:rPr>
            </w:pPr>
          </w:p>
        </w:tc>
        <w:tc>
          <w:tcPr>
            <w:tcW w:w="3120" w:type="dxa"/>
            <w:tcBorders>
              <w:top w:val="single" w:sz="12" w:space="0" w:color="auto"/>
            </w:tcBorders>
          </w:tcPr>
          <w:p w14:paraId="4EC78A38" w14:textId="0ED4EE3E" w:rsidR="00034E94" w:rsidRPr="00C324A8" w:rsidRDefault="000C61D6" w:rsidP="00C25126">
            <w:pPr>
              <w:spacing w:before="0" w:line="240" w:lineRule="atLeast"/>
              <w:rPr>
                <w:rFonts w:ascii="Verdana" w:hAnsi="Verdana"/>
                <w:sz w:val="20"/>
              </w:rPr>
            </w:pPr>
            <w:bookmarkStart w:id="2" w:name="_GoBack"/>
            <w:r>
              <w:rPr>
                <w:rFonts w:ascii="Verdana" w:hAnsi="Verdana"/>
                <w:sz w:val="20"/>
              </w:rPr>
              <w:t>CPG</w:t>
            </w:r>
            <w:r w:rsidR="00034E94">
              <w:rPr>
                <w:rFonts w:ascii="Verdana" w:hAnsi="Verdana"/>
                <w:sz w:val="20"/>
              </w:rPr>
              <w:t>(19)</w:t>
            </w:r>
            <w:r>
              <w:rPr>
                <w:rFonts w:ascii="Verdana" w:hAnsi="Verdana"/>
                <w:sz w:val="20"/>
              </w:rPr>
              <w:t>1</w:t>
            </w:r>
            <w:r w:rsidR="00C25126">
              <w:rPr>
                <w:rFonts w:ascii="Verdana" w:hAnsi="Verdana"/>
                <w:sz w:val="20"/>
              </w:rPr>
              <w:t>43</w:t>
            </w:r>
            <w:r w:rsidR="00034E94">
              <w:rPr>
                <w:rFonts w:ascii="Verdana" w:hAnsi="Verdana"/>
                <w:sz w:val="20"/>
              </w:rPr>
              <w:t xml:space="preserve"> ANNEX V</w:t>
            </w:r>
            <w:r w:rsidR="00C25126">
              <w:rPr>
                <w:rFonts w:ascii="Verdana" w:hAnsi="Verdana"/>
                <w:sz w:val="20"/>
              </w:rPr>
              <w:t>III</w:t>
            </w:r>
            <w:r w:rsidR="00034E94">
              <w:rPr>
                <w:rFonts w:ascii="Verdana" w:hAnsi="Verdana"/>
                <w:sz w:val="20"/>
              </w:rPr>
              <w:t>-22M</w:t>
            </w:r>
            <w:bookmarkEnd w:id="2"/>
          </w:p>
        </w:tc>
      </w:tr>
      <w:tr w:rsidR="00034E94" w:rsidRPr="00C324A8" w14:paraId="29F21D8A" w14:textId="77777777">
        <w:trPr>
          <w:cantSplit/>
          <w:trHeight w:val="23"/>
        </w:trPr>
        <w:tc>
          <w:tcPr>
            <w:tcW w:w="6911" w:type="dxa"/>
            <w:shd w:val="clear" w:color="auto" w:fill="auto"/>
          </w:tcPr>
          <w:p w14:paraId="39FE731C" w14:textId="77777777" w:rsidR="00034E94" w:rsidRPr="00841216" w:rsidRDefault="00034E94" w:rsidP="00034E94">
            <w:pPr>
              <w:pStyle w:val="Committee"/>
              <w:framePr w:hSpace="0" w:wrap="auto" w:hAnchor="text" w:yAlign="inline"/>
              <w:rPr>
                <w:rFonts w:ascii="Verdana" w:hAnsi="Verdana"/>
                <w:sz w:val="20"/>
                <w:szCs w:val="20"/>
              </w:rPr>
            </w:pPr>
            <w:bookmarkStart w:id="3" w:name="dnum" w:colFirst="1" w:colLast="1"/>
            <w:bookmarkStart w:id="4" w:name="dmeeting" w:colFirst="0" w:colLast="0"/>
            <w:r w:rsidRPr="00841216">
              <w:rPr>
                <w:rFonts w:ascii="Verdana" w:hAnsi="Verdana"/>
                <w:sz w:val="20"/>
                <w:szCs w:val="20"/>
              </w:rPr>
              <w:t>PLENARY MEETING</w:t>
            </w:r>
          </w:p>
        </w:tc>
        <w:tc>
          <w:tcPr>
            <w:tcW w:w="3120" w:type="dxa"/>
          </w:tcPr>
          <w:p w14:paraId="7192DB40" w14:textId="342683AD" w:rsidR="00034E94" w:rsidRPr="00841216" w:rsidRDefault="00034E94" w:rsidP="00034E94">
            <w:pPr>
              <w:tabs>
                <w:tab w:val="left" w:pos="851"/>
              </w:tabs>
              <w:spacing w:before="0" w:line="240" w:lineRule="atLeast"/>
              <w:rPr>
                <w:rFonts w:ascii="Verdana" w:hAnsi="Verdana"/>
                <w:sz w:val="20"/>
              </w:rPr>
            </w:pPr>
            <w:r>
              <w:rPr>
                <w:rFonts w:ascii="Verdana" w:hAnsi="Verdana"/>
                <w:b/>
                <w:sz w:val="20"/>
              </w:rPr>
              <w:t>Addendum 13 to</w:t>
            </w:r>
            <w:r>
              <w:rPr>
                <w:rFonts w:ascii="Verdana" w:hAnsi="Verdana"/>
                <w:b/>
                <w:sz w:val="20"/>
              </w:rPr>
              <w:br/>
              <w:t xml:space="preserve">Addendum 22 to </w:t>
            </w:r>
            <w:r>
              <w:rPr>
                <w:rFonts w:ascii="Verdana" w:hAnsi="Verdana"/>
                <w:b/>
                <w:sz w:val="20"/>
              </w:rPr>
              <w:br/>
              <w:t xml:space="preserve">Document </w:t>
            </w:r>
            <w:r w:rsidR="00C25126">
              <w:rPr>
                <w:rFonts w:ascii="Verdana" w:hAnsi="Verdana"/>
                <w:b/>
                <w:sz w:val="20"/>
              </w:rPr>
              <w:t>16</w:t>
            </w:r>
            <w:r w:rsidRPr="00841216">
              <w:rPr>
                <w:rFonts w:ascii="Verdana" w:hAnsi="Verdana"/>
                <w:b/>
                <w:sz w:val="20"/>
              </w:rPr>
              <w:t>-E</w:t>
            </w:r>
          </w:p>
        </w:tc>
      </w:tr>
      <w:tr w:rsidR="00A066F1" w:rsidRPr="00C324A8" w14:paraId="6F1553BC" w14:textId="77777777">
        <w:trPr>
          <w:cantSplit/>
          <w:trHeight w:val="23"/>
        </w:trPr>
        <w:tc>
          <w:tcPr>
            <w:tcW w:w="6911" w:type="dxa"/>
            <w:shd w:val="clear" w:color="auto" w:fill="auto"/>
          </w:tcPr>
          <w:p w14:paraId="4863F134"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3D2928F7" w14:textId="77777777" w:rsidR="00A066F1" w:rsidRPr="00841216" w:rsidRDefault="00D45B98" w:rsidP="00A066F1">
            <w:pPr>
              <w:tabs>
                <w:tab w:val="left" w:pos="993"/>
              </w:tabs>
              <w:spacing w:before="0"/>
              <w:rPr>
                <w:rFonts w:ascii="Verdana" w:hAnsi="Verdana"/>
                <w:sz w:val="20"/>
              </w:rPr>
            </w:pPr>
            <w:r>
              <w:rPr>
                <w:rFonts w:ascii="Verdana" w:hAnsi="Verdana"/>
                <w:b/>
                <w:sz w:val="20"/>
              </w:rPr>
              <w:t>29</w:t>
            </w:r>
            <w:r w:rsidR="00420873" w:rsidRPr="00841216">
              <w:rPr>
                <w:rFonts w:ascii="Verdana" w:hAnsi="Verdana"/>
                <w:b/>
                <w:sz w:val="20"/>
              </w:rPr>
              <w:t xml:space="preserve"> June 2019</w:t>
            </w:r>
          </w:p>
        </w:tc>
      </w:tr>
      <w:tr w:rsidR="00A066F1" w:rsidRPr="00C324A8" w14:paraId="3755B732" w14:textId="77777777">
        <w:trPr>
          <w:cantSplit/>
          <w:trHeight w:val="23"/>
        </w:trPr>
        <w:tc>
          <w:tcPr>
            <w:tcW w:w="6911" w:type="dxa"/>
            <w:shd w:val="clear" w:color="auto" w:fill="auto"/>
          </w:tcPr>
          <w:p w14:paraId="203A427E"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7615A48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6F1C12E" w14:textId="77777777" w:rsidTr="00025864">
        <w:trPr>
          <w:cantSplit/>
          <w:trHeight w:val="23"/>
        </w:trPr>
        <w:tc>
          <w:tcPr>
            <w:tcW w:w="10031" w:type="dxa"/>
            <w:gridSpan w:val="2"/>
            <w:shd w:val="clear" w:color="auto" w:fill="auto"/>
          </w:tcPr>
          <w:p w14:paraId="6E61BF38" w14:textId="77777777" w:rsidR="00A066F1" w:rsidRPr="00C324A8" w:rsidRDefault="00A066F1" w:rsidP="00A066F1">
            <w:pPr>
              <w:tabs>
                <w:tab w:val="left" w:pos="993"/>
              </w:tabs>
              <w:spacing w:before="0"/>
              <w:rPr>
                <w:rFonts w:ascii="Verdana" w:hAnsi="Verdana"/>
                <w:b/>
                <w:sz w:val="20"/>
              </w:rPr>
            </w:pPr>
          </w:p>
        </w:tc>
      </w:tr>
      <w:tr w:rsidR="00E55816" w:rsidRPr="00C324A8" w14:paraId="7A152CD4" w14:textId="77777777" w:rsidTr="00025864">
        <w:trPr>
          <w:cantSplit/>
          <w:trHeight w:val="23"/>
        </w:trPr>
        <w:tc>
          <w:tcPr>
            <w:tcW w:w="10031" w:type="dxa"/>
            <w:gridSpan w:val="2"/>
            <w:shd w:val="clear" w:color="auto" w:fill="auto"/>
          </w:tcPr>
          <w:p w14:paraId="738CC2AC" w14:textId="77777777" w:rsidR="00E55816" w:rsidRDefault="00884D60" w:rsidP="00E55816">
            <w:pPr>
              <w:pStyle w:val="Source"/>
            </w:pPr>
            <w:r>
              <w:t>European Common Proposals</w:t>
            </w:r>
          </w:p>
        </w:tc>
      </w:tr>
      <w:tr w:rsidR="00E55816" w:rsidRPr="00C324A8" w14:paraId="6DB869D9" w14:textId="77777777" w:rsidTr="00025864">
        <w:trPr>
          <w:cantSplit/>
          <w:trHeight w:val="23"/>
        </w:trPr>
        <w:tc>
          <w:tcPr>
            <w:tcW w:w="10031" w:type="dxa"/>
            <w:gridSpan w:val="2"/>
            <w:shd w:val="clear" w:color="auto" w:fill="auto"/>
          </w:tcPr>
          <w:p w14:paraId="1965B409" w14:textId="77777777" w:rsidR="00E55816" w:rsidRDefault="007D5320" w:rsidP="00E55816">
            <w:pPr>
              <w:pStyle w:val="Title1"/>
            </w:pPr>
            <w:r>
              <w:t>Proposals for the work of the conference</w:t>
            </w:r>
          </w:p>
        </w:tc>
      </w:tr>
      <w:tr w:rsidR="00E55816" w:rsidRPr="00C324A8" w14:paraId="5F15080C" w14:textId="77777777" w:rsidTr="00025864">
        <w:trPr>
          <w:cantSplit/>
          <w:trHeight w:val="23"/>
        </w:trPr>
        <w:tc>
          <w:tcPr>
            <w:tcW w:w="10031" w:type="dxa"/>
            <w:gridSpan w:val="2"/>
            <w:shd w:val="clear" w:color="auto" w:fill="auto"/>
          </w:tcPr>
          <w:p w14:paraId="56C1ACF5" w14:textId="77777777" w:rsidR="00E55816" w:rsidRDefault="00E55816" w:rsidP="00E55816">
            <w:pPr>
              <w:pStyle w:val="Title2"/>
            </w:pPr>
          </w:p>
        </w:tc>
      </w:tr>
      <w:tr w:rsidR="00A538A6" w:rsidRPr="00C324A8" w14:paraId="4364A177" w14:textId="77777777" w:rsidTr="00025864">
        <w:trPr>
          <w:cantSplit/>
          <w:trHeight w:val="23"/>
        </w:trPr>
        <w:tc>
          <w:tcPr>
            <w:tcW w:w="10031" w:type="dxa"/>
            <w:gridSpan w:val="2"/>
            <w:shd w:val="clear" w:color="auto" w:fill="auto"/>
          </w:tcPr>
          <w:p w14:paraId="44E2946B" w14:textId="77777777" w:rsidR="00A538A6" w:rsidRDefault="004B13CB" w:rsidP="004B13CB">
            <w:pPr>
              <w:pStyle w:val="Agendaitem"/>
            </w:pPr>
            <w:r>
              <w:t>Agenda item 9.2</w:t>
            </w:r>
          </w:p>
        </w:tc>
      </w:tr>
    </w:tbl>
    <w:bookmarkEnd w:id="7"/>
    <w:bookmarkEnd w:id="8"/>
    <w:p w14:paraId="06932ED8" w14:textId="77777777" w:rsidR="005118F7" w:rsidRPr="00EC5386" w:rsidRDefault="00DF3C75"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5778DB6D" w14:textId="77777777" w:rsidR="005118F7" w:rsidRPr="00C22E98" w:rsidRDefault="00DF3C75" w:rsidP="006C1544">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Pr="00656311">
        <w:rPr>
          <w:lang w:val="en-US"/>
        </w:rPr>
        <w:t>; and</w:t>
      </w:r>
    </w:p>
    <w:p w14:paraId="5286BEF6" w14:textId="77777777" w:rsidR="0089221C" w:rsidRDefault="0089221C" w:rsidP="00026005">
      <w:pPr>
        <w:pStyle w:val="Headingb"/>
        <w:jc w:val="center"/>
      </w:pPr>
      <w:r w:rsidRPr="00CF5995">
        <w:t>Part 1</w:t>
      </w:r>
      <w:r>
        <w:t>3</w:t>
      </w:r>
      <w:r w:rsidRPr="00CF5995">
        <w:t xml:space="preserve"> – Section 3.2.4.</w:t>
      </w:r>
      <w:r>
        <w:t>3</w:t>
      </w:r>
      <w:r w:rsidRPr="00CF5995">
        <w:t xml:space="preserve"> of the Report of the BR Director</w:t>
      </w:r>
    </w:p>
    <w:p w14:paraId="1658BF75" w14:textId="77777777" w:rsidR="0089221C" w:rsidRPr="00CF5995" w:rsidRDefault="0089221C" w:rsidP="00034E94">
      <w:pPr>
        <w:pStyle w:val="Headingb"/>
      </w:pPr>
      <w:r w:rsidRPr="00CF5995">
        <w:t>Introduction</w:t>
      </w:r>
    </w:p>
    <w:p w14:paraId="65B5A80B" w14:textId="77777777" w:rsidR="0089221C" w:rsidRPr="00CF5995" w:rsidRDefault="0089221C" w:rsidP="0089221C">
      <w:r w:rsidRPr="00CF5995">
        <w:t>This Addendum presents the European Common Proposal with respect to Section 3.2.4.</w:t>
      </w:r>
      <w:r>
        <w:t>3</w:t>
      </w:r>
      <w:r w:rsidRPr="00CF5995">
        <w:t xml:space="preserve"> of the Report of the Director of the Radiocommunication Bureau under WRC-19 agenda item 9.2. The Section 3.2.4.</w:t>
      </w:r>
      <w:r>
        <w:t>3</w:t>
      </w:r>
      <w:r w:rsidRPr="00CF5995">
        <w:t xml:space="preserve"> deals with the </w:t>
      </w:r>
      <w:r>
        <w:t xml:space="preserve">requirement to publish the notification notice received by the Bureau under § 8.1 of RR Appendix </w:t>
      </w:r>
      <w:r w:rsidRPr="0089221C">
        <w:rPr>
          <w:b/>
        </w:rPr>
        <w:t>30B</w:t>
      </w:r>
      <w:r>
        <w:t xml:space="preserve"> within 2 months of its reception.</w:t>
      </w:r>
    </w:p>
    <w:p w14:paraId="04FCA536" w14:textId="77777777" w:rsidR="0089221C" w:rsidRDefault="0089221C" w:rsidP="0089221C">
      <w:pPr>
        <w:rPr>
          <w:lang w:val="en-US"/>
        </w:rPr>
      </w:pPr>
      <w:r w:rsidRPr="00CF5995">
        <w:t>The provisions of §</w:t>
      </w:r>
      <w:r>
        <w:t xml:space="preserve"> 8.5</w:t>
      </w:r>
      <w:r w:rsidRPr="00CF5995">
        <w:t xml:space="preserve"> of RR Appendix </w:t>
      </w:r>
      <w:r w:rsidRPr="00CF5995">
        <w:rPr>
          <w:b/>
        </w:rPr>
        <w:t>30B</w:t>
      </w:r>
      <w:r w:rsidRPr="00CF5995">
        <w:t xml:space="preserve"> specify that </w:t>
      </w:r>
      <w:r>
        <w:rPr>
          <w:lang w:val="en-US"/>
        </w:rPr>
        <w:t>f</w:t>
      </w:r>
      <w:r w:rsidRPr="0089221C">
        <w:rPr>
          <w:lang w:val="en-US"/>
        </w:rPr>
        <w:t xml:space="preserve">ollowing receipt of a complete </w:t>
      </w:r>
      <w:r>
        <w:rPr>
          <w:lang w:val="en-US"/>
        </w:rPr>
        <w:t xml:space="preserve">notification </w:t>
      </w:r>
      <w:r w:rsidRPr="0089221C">
        <w:rPr>
          <w:lang w:val="en-US"/>
        </w:rPr>
        <w:t xml:space="preserve">notice </w:t>
      </w:r>
      <w:r>
        <w:rPr>
          <w:lang w:val="en-US"/>
        </w:rPr>
        <w:t xml:space="preserve">under </w:t>
      </w:r>
      <w:r w:rsidRPr="0089221C">
        <w:t>§ 8.</w:t>
      </w:r>
      <w:r>
        <w:t>1</w:t>
      </w:r>
      <w:r w:rsidRPr="0089221C">
        <w:t xml:space="preserve"> of RR Appendix </w:t>
      </w:r>
      <w:r w:rsidRPr="0089221C">
        <w:rPr>
          <w:b/>
        </w:rPr>
        <w:t>30B</w:t>
      </w:r>
      <w:r w:rsidRPr="0089221C">
        <w:t xml:space="preserve"> </w:t>
      </w:r>
      <w:r w:rsidRPr="0089221C">
        <w:rPr>
          <w:lang w:val="en-US"/>
        </w:rPr>
        <w:t>the Bureau shall,</w:t>
      </w:r>
      <w:r>
        <w:rPr>
          <w:lang w:val="en-US"/>
        </w:rPr>
        <w:t xml:space="preserve"> </w:t>
      </w:r>
      <w:r w:rsidRPr="0089221C">
        <w:rPr>
          <w:lang w:val="en-US"/>
        </w:rPr>
        <w:t>within not more than two months, publish its contents, with any diagrams and maps and the date of</w:t>
      </w:r>
      <w:r>
        <w:rPr>
          <w:lang w:val="en-US"/>
        </w:rPr>
        <w:t xml:space="preserve"> </w:t>
      </w:r>
      <w:r w:rsidRPr="0089221C">
        <w:rPr>
          <w:lang w:val="en-US"/>
        </w:rPr>
        <w:t>receipt, in the BR IFIC, which shall constitute the acknowledgement to the notifying administration</w:t>
      </w:r>
      <w:r>
        <w:rPr>
          <w:lang w:val="en-US"/>
        </w:rPr>
        <w:t xml:space="preserve"> </w:t>
      </w:r>
      <w:r w:rsidRPr="0089221C">
        <w:rPr>
          <w:lang w:val="en-US"/>
        </w:rPr>
        <w:t>of receipt of its notice.</w:t>
      </w:r>
    </w:p>
    <w:p w14:paraId="6B5ABBB7" w14:textId="77777777" w:rsidR="0089221C" w:rsidRDefault="0089221C" w:rsidP="0089221C">
      <w:r>
        <w:rPr>
          <w:lang w:val="en-US"/>
        </w:rPr>
        <w:t>However, in order that such notification notice could be receivable</w:t>
      </w:r>
      <w:r w:rsidR="00B91FE5">
        <w:rPr>
          <w:lang w:val="en-US"/>
        </w:rPr>
        <w:t xml:space="preserve"> by the Bureau</w:t>
      </w:r>
      <w:r>
        <w:rPr>
          <w:lang w:val="en-US"/>
        </w:rPr>
        <w:t xml:space="preserve">, the corresponding satellite network should already be contained in the FSS List, following the successful application of Article 6 of RR Appendix </w:t>
      </w:r>
      <w:r w:rsidRPr="0089221C">
        <w:rPr>
          <w:b/>
          <w:lang w:val="en-US"/>
        </w:rPr>
        <w:t>30B</w:t>
      </w:r>
      <w:r>
        <w:rPr>
          <w:lang w:val="en-US"/>
        </w:rPr>
        <w:t xml:space="preserve"> procedure. </w:t>
      </w:r>
      <w:r w:rsidR="00B91FE5">
        <w:rPr>
          <w:lang w:val="en-US"/>
        </w:rPr>
        <w:t xml:space="preserve">As some administrations are sending to the Bureau submissions under </w:t>
      </w:r>
      <w:r w:rsidR="00B91FE5" w:rsidRPr="00B91FE5">
        <w:t>§ 6.1</w:t>
      </w:r>
      <w:r w:rsidR="00B91FE5">
        <w:t>7</w:t>
      </w:r>
      <w:r w:rsidR="00B91FE5" w:rsidRPr="00B91FE5">
        <w:t xml:space="preserve"> of RR Appendix </w:t>
      </w:r>
      <w:r w:rsidR="00B91FE5" w:rsidRPr="00B91FE5">
        <w:rPr>
          <w:b/>
        </w:rPr>
        <w:t>30B</w:t>
      </w:r>
      <w:r w:rsidR="00B91FE5" w:rsidRPr="00B91FE5">
        <w:t xml:space="preserve"> for entry </w:t>
      </w:r>
      <w:r w:rsidR="00B91FE5">
        <w:t xml:space="preserve">of their satellite network </w:t>
      </w:r>
      <w:r w:rsidR="00B91FE5" w:rsidRPr="00B91FE5">
        <w:t>into the FSS List</w:t>
      </w:r>
      <w:r w:rsidR="00B91FE5">
        <w:t xml:space="preserve"> together with the corresponding notification submission under </w:t>
      </w:r>
      <w:r w:rsidR="00B91FE5" w:rsidRPr="00B91FE5">
        <w:t xml:space="preserve">§ 8.1 of RR Appendix </w:t>
      </w:r>
      <w:r w:rsidR="00B91FE5" w:rsidRPr="00B91FE5">
        <w:rPr>
          <w:b/>
        </w:rPr>
        <w:t>30B</w:t>
      </w:r>
      <w:r w:rsidR="00B91FE5" w:rsidRPr="00B91FE5">
        <w:t xml:space="preserve">, </w:t>
      </w:r>
      <w:r w:rsidR="00B91FE5">
        <w:t xml:space="preserve">such </w:t>
      </w:r>
      <w:r w:rsidR="003B101B">
        <w:t xml:space="preserve">particular </w:t>
      </w:r>
      <w:r w:rsidR="00B91FE5">
        <w:t>situation would make this 2 months deadline very difficult and impractical.</w:t>
      </w:r>
    </w:p>
    <w:p w14:paraId="12E0570A" w14:textId="77777777" w:rsidR="00B91FE5" w:rsidRDefault="00B91FE5" w:rsidP="0089221C">
      <w:r>
        <w:lastRenderedPageBreak/>
        <w:t xml:space="preserve">Moreover, the publication of the notification notice depends on the status of the corresponding frequency assignment. For example, in a case of unfavourable finding for the submission under </w:t>
      </w:r>
      <w:r w:rsidRPr="00B91FE5">
        <w:t xml:space="preserve">§ 6.17 of RR Appendix </w:t>
      </w:r>
      <w:r w:rsidRPr="00B91FE5">
        <w:rPr>
          <w:b/>
        </w:rPr>
        <w:t>30B</w:t>
      </w:r>
      <w:r w:rsidRPr="00B91FE5">
        <w:t xml:space="preserve"> the notification submission </w:t>
      </w:r>
      <w:r w:rsidR="003B101B">
        <w:t xml:space="preserve">for the same satellite network </w:t>
      </w:r>
      <w:r w:rsidRPr="00B91FE5">
        <w:t>would not be receivable and would be returned to the notifying administration.</w:t>
      </w:r>
    </w:p>
    <w:p w14:paraId="4377E257" w14:textId="77777777" w:rsidR="003B101B" w:rsidRPr="003B101B" w:rsidRDefault="003B101B" w:rsidP="0089221C">
      <w:r>
        <w:t xml:space="preserve">On the other side, in the case of notification submission </w:t>
      </w:r>
      <w:r w:rsidRPr="003B101B">
        <w:t xml:space="preserve">under § 8.1 of RR Appendix </w:t>
      </w:r>
      <w:r w:rsidRPr="003B101B">
        <w:rPr>
          <w:b/>
        </w:rPr>
        <w:t>30B</w:t>
      </w:r>
      <w:r>
        <w:t xml:space="preserve"> for the satellite network that has already </w:t>
      </w:r>
      <w:r w:rsidR="00D45B98">
        <w:t>been entered in</w:t>
      </w:r>
      <w:r>
        <w:t xml:space="preserve"> the FSS List there are no obstacles to publish its contents in the BR IFIC within two months after its reception.</w:t>
      </w:r>
    </w:p>
    <w:p w14:paraId="6932F6EC" w14:textId="77777777" w:rsidR="003B101B" w:rsidRPr="00B91FE5" w:rsidRDefault="003B101B" w:rsidP="0089221C">
      <w:pPr>
        <w:rPr>
          <w:lang w:val="en-US"/>
        </w:rPr>
      </w:pPr>
      <w:r>
        <w:t xml:space="preserve">Therefore, additional clarification of the current text in </w:t>
      </w:r>
      <w:r w:rsidRPr="003B101B">
        <w:t xml:space="preserve">§ 8.5 of RR Appendix </w:t>
      </w:r>
      <w:r w:rsidRPr="003B101B">
        <w:rPr>
          <w:b/>
        </w:rPr>
        <w:t>30B</w:t>
      </w:r>
      <w:r>
        <w:t xml:space="preserve"> is needed in order to cover all possible cases of notification submissions under </w:t>
      </w:r>
      <w:r w:rsidRPr="003B101B">
        <w:t xml:space="preserve">§ 8.1 of RR Appendix </w:t>
      </w:r>
      <w:r w:rsidRPr="003B101B">
        <w:rPr>
          <w:b/>
        </w:rPr>
        <w:t>30B</w:t>
      </w:r>
      <w:r>
        <w:t>.</w:t>
      </w:r>
    </w:p>
    <w:p w14:paraId="6337BB56" w14:textId="77777777" w:rsidR="00026005" w:rsidRDefault="0089221C" w:rsidP="00026005">
      <w:pPr>
        <w:pStyle w:val="Headingb"/>
      </w:pPr>
      <w:r w:rsidRPr="00CF5995">
        <w:t>Proposals</w:t>
      </w:r>
    </w:p>
    <w:p w14:paraId="6C1AB8E4" w14:textId="77777777" w:rsidR="00026005" w:rsidRDefault="00026005" w:rsidP="00026005">
      <w:pPr>
        <w:rPr>
          <w:lang w:val="en-US"/>
        </w:rPr>
      </w:pPr>
      <w:r>
        <w:rPr>
          <w:lang w:val="en-US"/>
        </w:rPr>
        <w:br w:type="page"/>
      </w:r>
    </w:p>
    <w:p w14:paraId="5833FD2F" w14:textId="77777777" w:rsidR="006C04ED" w:rsidRPr="00B819B9" w:rsidRDefault="00DF3C75" w:rsidP="000735D2">
      <w:pPr>
        <w:pStyle w:val="AppendixNo"/>
        <w:rPr>
          <w:lang w:val="en-US"/>
        </w:rPr>
      </w:pPr>
      <w:bookmarkStart w:id="9" w:name="_Toc454787492"/>
      <w:r w:rsidRPr="00B819B9">
        <w:rPr>
          <w:lang w:val="en-US"/>
        </w:rPr>
        <w:lastRenderedPageBreak/>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9"/>
    </w:p>
    <w:p w14:paraId="5D84E5BD" w14:textId="77777777" w:rsidR="006C04ED" w:rsidRPr="00C01EDF" w:rsidRDefault="00DF3C75" w:rsidP="001F0862">
      <w:pPr>
        <w:pStyle w:val="Appendixtitle"/>
        <w:rPr>
          <w:lang w:val="en-US"/>
        </w:rPr>
      </w:pPr>
      <w:bookmarkStart w:id="10" w:name="_Toc330560572"/>
      <w:bookmarkStart w:id="11"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10"/>
      <w:bookmarkEnd w:id="11"/>
    </w:p>
    <w:p w14:paraId="4E6E728E" w14:textId="77777777" w:rsidR="006C04ED" w:rsidRPr="00B819B9" w:rsidRDefault="00DF3C75" w:rsidP="00A550BB">
      <w:pPr>
        <w:pStyle w:val="AppArtNo"/>
        <w:rPr>
          <w:lang w:val="en-US"/>
        </w:rPr>
      </w:pPr>
      <w:r w:rsidRPr="00B819B9">
        <w:rPr>
          <w:lang w:val="en-US"/>
        </w:rPr>
        <w:t>ARTICLE 8</w:t>
      </w:r>
      <w:r w:rsidRPr="00672737">
        <w:rPr>
          <w:caps w:val="0"/>
          <w:sz w:val="16"/>
          <w:szCs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t>15</w:t>
      </w:r>
      <w:r w:rsidRPr="00E7622F">
        <w:rPr>
          <w:caps w:val="0"/>
          <w:sz w:val="16"/>
          <w:szCs w:val="16"/>
          <w:lang w:val="en-US"/>
        </w:rPr>
        <w:t>)</w:t>
      </w:r>
    </w:p>
    <w:p w14:paraId="7E2D84D4" w14:textId="77777777" w:rsidR="006C04ED" w:rsidRPr="00C01EDF" w:rsidRDefault="00DF3C75" w:rsidP="00A550BB">
      <w:pPr>
        <w:pStyle w:val="AppArttitle"/>
        <w:rPr>
          <w:lang w:val="en-US"/>
        </w:rPr>
      </w:pPr>
      <w:r w:rsidRPr="00C01EDF">
        <w:rPr>
          <w:lang w:val="en-US"/>
        </w:rPr>
        <w:t>Procedure for notification and recording in the Master Register</w:t>
      </w:r>
      <w:r w:rsidRPr="00C01EDF">
        <w:rPr>
          <w:lang w:val="en-US"/>
        </w:rPr>
        <w:br/>
        <w:t>of assignments in the planned bands for the</w:t>
      </w:r>
      <w:r w:rsidRPr="00C01EDF">
        <w:rPr>
          <w:lang w:val="en-US"/>
        </w:rPr>
        <w:br/>
        <w:t>fixed</w:t>
      </w:r>
      <w:r>
        <w:rPr>
          <w:lang w:val="en-US"/>
        </w:rPr>
        <w:t>-</w:t>
      </w:r>
      <w:r w:rsidRPr="00C01EDF">
        <w:rPr>
          <w:lang w:val="en-US"/>
        </w:rPr>
        <w:t>satellite service</w:t>
      </w:r>
      <w:r w:rsidR="00D45B98" w:rsidRPr="00D45B98">
        <w:rPr>
          <w:b w:val="0"/>
          <w:vertAlign w:val="superscript"/>
          <w:lang w:val="en-US"/>
        </w:rPr>
        <w:t>11</w:t>
      </w:r>
      <w:proofErr w:type="gramStart"/>
      <w:r w:rsidR="00D45B98" w:rsidRPr="00D45B98">
        <w:rPr>
          <w:b w:val="0"/>
          <w:vertAlign w:val="superscript"/>
          <w:lang w:val="en-US"/>
        </w:rPr>
        <w:t>,12</w:t>
      </w:r>
      <w:proofErr w:type="gramEnd"/>
      <w:r w:rsidRPr="00D45B98">
        <w:rPr>
          <w:b w:val="0"/>
          <w:bCs/>
          <w:sz w:val="16"/>
          <w:szCs w:val="16"/>
          <w:lang w:val="en-US"/>
        </w:rPr>
        <w:t>     </w:t>
      </w:r>
      <w:r w:rsidRPr="00672737">
        <w:rPr>
          <w:b w:val="0"/>
          <w:bCs/>
          <w:sz w:val="16"/>
          <w:szCs w:val="16"/>
          <w:lang w:val="en-US"/>
        </w:rPr>
        <w:t>(</w:t>
      </w:r>
      <w:r>
        <w:rPr>
          <w:b w:val="0"/>
          <w:bCs/>
          <w:sz w:val="16"/>
          <w:szCs w:val="16"/>
          <w:lang w:val="en-US"/>
        </w:rPr>
        <w:t>WRC</w:t>
      </w:r>
      <w:r>
        <w:rPr>
          <w:b w:val="0"/>
          <w:bCs/>
          <w:sz w:val="16"/>
          <w:szCs w:val="16"/>
          <w:lang w:val="en-US"/>
        </w:rPr>
        <w:noBreakHyphen/>
        <w:t>15</w:t>
      </w:r>
      <w:r w:rsidRPr="00462546">
        <w:rPr>
          <w:b w:val="0"/>
          <w:bCs/>
          <w:sz w:val="16"/>
          <w:szCs w:val="16"/>
          <w:lang w:val="en-US"/>
        </w:rPr>
        <w:t>)</w:t>
      </w:r>
    </w:p>
    <w:p w14:paraId="334DB1A7" w14:textId="54F738BE" w:rsidR="00C755BB" w:rsidRDefault="00DF3C75">
      <w:pPr>
        <w:pStyle w:val="Proposal"/>
      </w:pPr>
      <w:r>
        <w:t>MOD</w:t>
      </w:r>
      <w:r>
        <w:tab/>
      </w:r>
      <w:r w:rsidR="00D45B98">
        <w:t>EUR/</w:t>
      </w:r>
      <w:r w:rsidR="00C25126">
        <w:t>16</w:t>
      </w:r>
      <w:r>
        <w:t>A22A13/1</w:t>
      </w:r>
    </w:p>
    <w:p w14:paraId="46A5183A" w14:textId="77777777" w:rsidR="006C04ED" w:rsidRPr="00283D3E" w:rsidRDefault="00DF3C75" w:rsidP="001F0862">
      <w:pPr>
        <w:keepLines/>
        <w:rPr>
          <w:lang w:val="en-US"/>
        </w:rPr>
      </w:pPr>
      <w:r w:rsidRPr="00663F10">
        <w:rPr>
          <w:rStyle w:val="Provsplit"/>
        </w:rPr>
        <w:t>8.5</w:t>
      </w:r>
      <w:r w:rsidRPr="00283D3E">
        <w:rPr>
          <w:lang w:val="en-US"/>
        </w:rPr>
        <w:tab/>
        <w:t>Complete notices</w:t>
      </w:r>
      <w:r w:rsidRPr="00C01EDF">
        <w:rPr>
          <w:lang w:val="en-US"/>
        </w:rPr>
        <w:t xml:space="preserve"> shall be marked by the Bureau with their date of receipt and shall be examined in the date order of their receipt. Following receipt of a complete notice the Bureau shall, </w:t>
      </w:r>
      <w:ins w:id="12" w:author="CEPT Coordinator" w:date="2019-06-01T15:43:00Z">
        <w:r w:rsidR="0066186D">
          <w:rPr>
            <w:lang w:val="en-US"/>
          </w:rPr>
          <w:t xml:space="preserve">as soon as possible after the date of entry </w:t>
        </w:r>
      </w:ins>
      <w:ins w:id="13" w:author="CEPT Coordinator" w:date="2019-06-01T15:46:00Z">
        <w:r w:rsidR="0066186D">
          <w:rPr>
            <w:lang w:val="en-US"/>
          </w:rPr>
          <w:t xml:space="preserve">of the corresponding assignment </w:t>
        </w:r>
      </w:ins>
      <w:ins w:id="14" w:author="CEPT Coordinator" w:date="2019-06-01T15:43:00Z">
        <w:r w:rsidR="0066186D">
          <w:rPr>
            <w:lang w:val="en-US"/>
          </w:rPr>
          <w:t xml:space="preserve">into the List, or </w:t>
        </w:r>
      </w:ins>
      <w:r w:rsidRPr="00C01EDF">
        <w:rPr>
          <w:lang w:val="en-US"/>
        </w:rPr>
        <w:t>within not more than two months</w:t>
      </w:r>
      <w:ins w:id="15" w:author="CEPT Coordinator" w:date="2019-06-01T15:44:00Z">
        <w:r w:rsidR="0066186D">
          <w:rPr>
            <w:lang w:val="en-US"/>
          </w:rPr>
          <w:t xml:space="preserve"> if the </w:t>
        </w:r>
      </w:ins>
      <w:ins w:id="16" w:author="CEPT Coordinator" w:date="2019-06-01T15:45:00Z">
        <w:r w:rsidR="0066186D">
          <w:rPr>
            <w:lang w:val="en-US"/>
          </w:rPr>
          <w:t>corresponding assignment has already been entered into the List</w:t>
        </w:r>
      </w:ins>
      <w:r w:rsidRPr="00C01EDF">
        <w:rPr>
          <w:lang w:val="en-US"/>
        </w:rPr>
        <w:t>, publish its contents, with any diagrams and maps and the date of receipt, in the BR IFIC, which shall constitute the acknowledgement to the notifying administration of receipt of its notice. When the Bureau is not in a position to comply with the time</w:t>
      </w:r>
      <w:r>
        <w:rPr>
          <w:lang w:val="en-US"/>
        </w:rPr>
        <w:t>-</w:t>
      </w:r>
      <w:r w:rsidRPr="00C01EDF">
        <w:rPr>
          <w:lang w:val="en-US"/>
        </w:rPr>
        <w:t>limit referred to above, it shall periodically so inform the administrations, giving the reasons thereof</w:t>
      </w:r>
      <w:r>
        <w:rPr>
          <w:lang w:val="en-US"/>
        </w:rPr>
        <w:t>.</w:t>
      </w:r>
      <w:r w:rsidRPr="00672737">
        <w:rPr>
          <w:sz w:val="16"/>
          <w:lang w:val="en-US"/>
        </w:rPr>
        <w:t>     (</w:t>
      </w:r>
      <w:r>
        <w:rPr>
          <w:sz w:val="16"/>
          <w:szCs w:val="16"/>
          <w:lang w:val="en-US"/>
        </w:rPr>
        <w:t>WRC</w:t>
      </w:r>
      <w:r>
        <w:rPr>
          <w:sz w:val="16"/>
          <w:szCs w:val="16"/>
          <w:lang w:val="en-US"/>
        </w:rPr>
        <w:noBreakHyphen/>
      </w:r>
      <w:del w:id="17" w:author="CEPT Coordinator" w:date="2019-06-01T15:46:00Z">
        <w:r w:rsidRPr="00283D3E" w:rsidDel="0066186D">
          <w:rPr>
            <w:sz w:val="16"/>
            <w:szCs w:val="16"/>
            <w:lang w:val="en-US"/>
          </w:rPr>
          <w:delText>07</w:delText>
        </w:r>
      </w:del>
      <w:ins w:id="18" w:author="CEPT Coordinator" w:date="2019-06-01T15:46:00Z">
        <w:r w:rsidR="0066186D">
          <w:rPr>
            <w:sz w:val="16"/>
            <w:szCs w:val="16"/>
            <w:lang w:val="en-US"/>
          </w:rPr>
          <w:t>19</w:t>
        </w:r>
      </w:ins>
      <w:r w:rsidRPr="00283D3E">
        <w:rPr>
          <w:sz w:val="16"/>
          <w:szCs w:val="16"/>
          <w:lang w:val="en-US"/>
        </w:rPr>
        <w:t>)</w:t>
      </w:r>
    </w:p>
    <w:p w14:paraId="469F4AA0" w14:textId="77777777" w:rsidR="00C755BB" w:rsidRDefault="00DF3C75">
      <w:pPr>
        <w:pStyle w:val="Reasons"/>
      </w:pPr>
      <w:r>
        <w:rPr>
          <w:b/>
        </w:rPr>
        <w:t>Reasons:</w:t>
      </w:r>
      <w:r>
        <w:tab/>
      </w:r>
      <w:r w:rsidR="003B101B">
        <w:t xml:space="preserve">In order to cover different situations with respect to notification submissions under § 8.1 of RR Appendix </w:t>
      </w:r>
      <w:r w:rsidR="003B101B" w:rsidRPr="00D211BE">
        <w:rPr>
          <w:b/>
        </w:rPr>
        <w:t>30B</w:t>
      </w:r>
      <w:r w:rsidR="003B101B">
        <w:t xml:space="preserve">, it is proposed to improve the text of § 8.5 of RR Appendix </w:t>
      </w:r>
      <w:r w:rsidR="003B101B" w:rsidRPr="00D211BE">
        <w:rPr>
          <w:b/>
        </w:rPr>
        <w:t>30B</w:t>
      </w:r>
      <w:r w:rsidR="00D211BE">
        <w:t xml:space="preserve">. The new text would also be fully in line with similar requirements of RR No. </w:t>
      </w:r>
      <w:r w:rsidR="00D211BE" w:rsidRPr="00D211BE">
        <w:rPr>
          <w:b/>
        </w:rPr>
        <w:t>11.28</w:t>
      </w:r>
      <w:r w:rsidR="00D211BE">
        <w:t xml:space="preserve"> </w:t>
      </w:r>
      <w:r w:rsidR="00D211BE" w:rsidRPr="00D211BE">
        <w:t>with respect to</w:t>
      </w:r>
      <w:r w:rsidR="00D211BE">
        <w:t xml:space="preserve"> notification for the non-planned satellite service.</w:t>
      </w:r>
    </w:p>
    <w:sectPr w:rsidR="00C755BB">
      <w:headerReference w:type="default" r:id="rId14"/>
      <w:footerReference w:type="even" r:id="rId15"/>
      <w:footerReference w:type="default" r:id="rId16"/>
      <w:footerReference w:type="first" r:id="rId17"/>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2DAEF" w14:textId="77777777" w:rsidR="00274071" w:rsidRDefault="00274071">
      <w:r>
        <w:separator/>
      </w:r>
    </w:p>
  </w:endnote>
  <w:endnote w:type="continuationSeparator" w:id="0">
    <w:p w14:paraId="19C51848" w14:textId="77777777" w:rsidR="00274071" w:rsidRDefault="0027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1556A" w14:textId="77777777" w:rsidR="00E45D05" w:rsidRDefault="00E45D05">
    <w:pPr>
      <w:framePr w:wrap="around" w:vAnchor="text" w:hAnchor="margin" w:xAlign="right" w:y="1"/>
    </w:pPr>
    <w:r>
      <w:fldChar w:fldCharType="begin"/>
    </w:r>
    <w:r>
      <w:instrText xml:space="preserve">PAGE  </w:instrText>
    </w:r>
    <w:r>
      <w:fldChar w:fldCharType="end"/>
    </w:r>
  </w:p>
  <w:p w14:paraId="65F6C954" w14:textId="2E68C82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22" w:author="mendas zeljko" w:date="2019-06-18T11:45:00Z">
      <w:r w:rsidR="00305168">
        <w:rPr>
          <w:noProof/>
          <w:lang w:val="en-US"/>
        </w:rPr>
        <w:t>C:\ECPs for the agenda item 9.2\Final docs\R16-WRC19-C-5394!A22-A13!MSW-E.docx</w:t>
      </w:r>
    </w:ins>
    <w:del w:id="23" w:author="mendas zeljko" w:date="2019-06-18T11:45:00Z">
      <w:r w:rsidR="005F04D8" w:rsidDel="00305168">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C25126">
      <w:rPr>
        <w:noProof/>
      </w:rPr>
      <w:t>27.08.19</w:t>
    </w:r>
    <w:r>
      <w:fldChar w:fldCharType="end"/>
    </w:r>
    <w:r w:rsidRPr="0041348E">
      <w:rPr>
        <w:lang w:val="en-US"/>
      </w:rPr>
      <w:tab/>
    </w:r>
    <w:r>
      <w:fldChar w:fldCharType="begin"/>
    </w:r>
    <w:r>
      <w:instrText xml:space="preserve"> PRINTDATE \@ DD.MM.YY </w:instrText>
    </w:r>
    <w:r>
      <w:fldChar w:fldCharType="separate"/>
    </w:r>
    <w:ins w:id="24" w:author="mendas zeljko" w:date="2019-06-18T11:45:00Z">
      <w:r w:rsidR="00305168">
        <w:rPr>
          <w:noProof/>
        </w:rPr>
        <w:t>18.06.19</w:t>
      </w:r>
    </w:ins>
    <w:del w:id="25" w:author="mendas zeljko" w:date="2019-06-18T11:45:00Z">
      <w:r w:rsidR="00305168" w:rsidDel="00305168">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25A4F" w14:textId="533F9EBA" w:rsidR="00E45D05" w:rsidRDefault="00E45D05" w:rsidP="00A30305">
    <w:pPr>
      <w:pStyle w:val="Footer"/>
    </w:pPr>
    <w:r>
      <w:fldChar w:fldCharType="begin"/>
    </w:r>
    <w:r w:rsidRPr="0041348E">
      <w:rPr>
        <w:lang w:val="en-US"/>
      </w:rPr>
      <w:instrText xml:space="preserve"> FILENAME \p  \* MERGEFORMAT </w:instrText>
    </w:r>
    <w:r>
      <w:fldChar w:fldCharType="separate"/>
    </w:r>
    <w:r w:rsidR="00D45B98">
      <w:rPr>
        <w:lang w:val="en-US"/>
      </w:rPr>
      <w:t>C:\ECPs for the agenda item 9.2\Final docs Rev2\ECP on 9.2 - Addendum 13.docx</w:t>
    </w:r>
    <w:r>
      <w:fldChar w:fldCharType="end"/>
    </w:r>
    <w:r w:rsidRPr="0041348E">
      <w:rPr>
        <w:lang w:val="en-US"/>
      </w:rPr>
      <w:tab/>
    </w:r>
    <w:r>
      <w:fldChar w:fldCharType="begin"/>
    </w:r>
    <w:r>
      <w:instrText xml:space="preserve"> SAVEDATE \@ DD.MM.YY </w:instrText>
    </w:r>
    <w:r>
      <w:fldChar w:fldCharType="separate"/>
    </w:r>
    <w:r w:rsidR="00C25126">
      <w:t>27.08.19</w:t>
    </w:r>
    <w:r>
      <w:fldChar w:fldCharType="end"/>
    </w:r>
    <w:r w:rsidRPr="0041348E">
      <w:rPr>
        <w:lang w:val="en-US"/>
      </w:rPr>
      <w:tab/>
    </w:r>
    <w:r>
      <w:fldChar w:fldCharType="begin"/>
    </w:r>
    <w:r>
      <w:instrText xml:space="preserve"> PRINTDATE \@ DD.MM.YY </w:instrText>
    </w:r>
    <w:r>
      <w:fldChar w:fldCharType="separate"/>
    </w:r>
    <w:r w:rsidR="00305168">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00971" w14:textId="5877AD68"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D45B98">
      <w:rPr>
        <w:lang w:val="en-US"/>
      </w:rPr>
      <w:t>C:\ECPs for the agenda item 9.2\Final docs Rev2\ECP on 9.2 - Addendum 13.docx</w:t>
    </w:r>
    <w:r>
      <w:fldChar w:fldCharType="end"/>
    </w:r>
    <w:r w:rsidRPr="0041348E">
      <w:rPr>
        <w:lang w:val="en-US"/>
      </w:rPr>
      <w:tab/>
    </w:r>
    <w:r>
      <w:fldChar w:fldCharType="begin"/>
    </w:r>
    <w:r>
      <w:instrText xml:space="preserve"> SAVEDATE \@ DD.MM.YY </w:instrText>
    </w:r>
    <w:r>
      <w:fldChar w:fldCharType="separate"/>
    </w:r>
    <w:r w:rsidR="00C25126">
      <w:t>27.08.19</w:t>
    </w:r>
    <w:r>
      <w:fldChar w:fldCharType="end"/>
    </w:r>
    <w:r w:rsidRPr="0041348E">
      <w:rPr>
        <w:lang w:val="en-US"/>
      </w:rPr>
      <w:tab/>
    </w:r>
    <w:r>
      <w:fldChar w:fldCharType="begin"/>
    </w:r>
    <w:r>
      <w:instrText xml:space="preserve"> PRINTDATE \@ DD.MM.YY </w:instrText>
    </w:r>
    <w:r>
      <w:fldChar w:fldCharType="separate"/>
    </w:r>
    <w:r w:rsidR="00305168">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55394" w14:textId="77777777" w:rsidR="00274071" w:rsidRDefault="00274071">
      <w:r>
        <w:rPr>
          <w:b/>
        </w:rPr>
        <w:t>_______________</w:t>
      </w:r>
    </w:p>
  </w:footnote>
  <w:footnote w:type="continuationSeparator" w:id="0">
    <w:p w14:paraId="1E3F045E" w14:textId="77777777" w:rsidR="00274071" w:rsidRDefault="00274071">
      <w:r>
        <w:continuationSeparator/>
      </w:r>
    </w:p>
  </w:footnote>
  <w:footnote w:id="1">
    <w:p w14:paraId="55A0EAB1" w14:textId="77777777" w:rsidR="006C1544" w:rsidRPr="006C1544" w:rsidRDefault="00DF3C75">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DEB7E" w14:textId="77777777" w:rsidR="00E45D05" w:rsidRDefault="00A066F1" w:rsidP="00187BD9">
    <w:pPr>
      <w:pStyle w:val="Header"/>
    </w:pPr>
    <w:r>
      <w:fldChar w:fldCharType="begin"/>
    </w:r>
    <w:r>
      <w:instrText xml:space="preserve"> PAGE  \* MERGEFORMAT </w:instrText>
    </w:r>
    <w:r>
      <w:fldChar w:fldCharType="separate"/>
    </w:r>
    <w:r w:rsidR="00C25126">
      <w:rPr>
        <w:noProof/>
      </w:rPr>
      <w:t>3</w:t>
    </w:r>
    <w:r>
      <w:fldChar w:fldCharType="end"/>
    </w:r>
  </w:p>
  <w:p w14:paraId="6E3014FE" w14:textId="6D481EE7" w:rsidR="00A066F1" w:rsidRPr="00A066F1" w:rsidRDefault="00187BD9" w:rsidP="00241FA2">
    <w:pPr>
      <w:pStyle w:val="Header"/>
    </w:pPr>
    <w:r>
      <w:t>CMR1</w:t>
    </w:r>
    <w:r w:rsidR="00202756">
      <w:t>9</w:t>
    </w:r>
    <w:r w:rsidR="00A066F1">
      <w:t>/</w:t>
    </w:r>
    <w:bookmarkStart w:id="19" w:name="OLE_LINK1"/>
    <w:bookmarkStart w:id="20" w:name="OLE_LINK2"/>
    <w:bookmarkStart w:id="21" w:name="OLE_LINK3"/>
    <w:r w:rsidR="00C25126">
      <w:t>16</w:t>
    </w:r>
    <w:r w:rsidR="00EB55C6">
      <w:t>(Add.22</w:t>
    </w:r>
    <w:proofErr w:type="gramStart"/>
    <w:r w:rsidR="00EB55C6">
      <w:t>)(</w:t>
    </w:r>
    <w:proofErr w:type="gramEnd"/>
    <w:r w:rsidR="00EB55C6">
      <w:t>Add.13)</w:t>
    </w:r>
    <w:bookmarkEnd w:id="19"/>
    <w:bookmarkEnd w:id="20"/>
    <w:bookmarkEnd w:id="21"/>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26005"/>
    <w:rsid w:val="00034E94"/>
    <w:rsid w:val="000355FD"/>
    <w:rsid w:val="00051E39"/>
    <w:rsid w:val="000705F2"/>
    <w:rsid w:val="00077239"/>
    <w:rsid w:val="0007795D"/>
    <w:rsid w:val="00086491"/>
    <w:rsid w:val="00091346"/>
    <w:rsid w:val="0009706C"/>
    <w:rsid w:val="000C61D6"/>
    <w:rsid w:val="000D154B"/>
    <w:rsid w:val="000D2DAF"/>
    <w:rsid w:val="000E463E"/>
    <w:rsid w:val="000F73FF"/>
    <w:rsid w:val="00114CF7"/>
    <w:rsid w:val="00116C7A"/>
    <w:rsid w:val="00117D2E"/>
    <w:rsid w:val="00123B68"/>
    <w:rsid w:val="00126F2E"/>
    <w:rsid w:val="00146F6F"/>
    <w:rsid w:val="00187BD9"/>
    <w:rsid w:val="00190B55"/>
    <w:rsid w:val="001C3B5F"/>
    <w:rsid w:val="001D058F"/>
    <w:rsid w:val="002009EA"/>
    <w:rsid w:val="00202756"/>
    <w:rsid w:val="00202CA0"/>
    <w:rsid w:val="00216B6D"/>
    <w:rsid w:val="00241FA2"/>
    <w:rsid w:val="00271316"/>
    <w:rsid w:val="00274071"/>
    <w:rsid w:val="002B349C"/>
    <w:rsid w:val="002D58BE"/>
    <w:rsid w:val="00305168"/>
    <w:rsid w:val="00361B37"/>
    <w:rsid w:val="00377BD3"/>
    <w:rsid w:val="00384088"/>
    <w:rsid w:val="003852CE"/>
    <w:rsid w:val="0039169B"/>
    <w:rsid w:val="003A7F8C"/>
    <w:rsid w:val="003B101B"/>
    <w:rsid w:val="003B2284"/>
    <w:rsid w:val="003B532E"/>
    <w:rsid w:val="003D0F8B"/>
    <w:rsid w:val="003E0DB6"/>
    <w:rsid w:val="0041310D"/>
    <w:rsid w:val="0041348E"/>
    <w:rsid w:val="00420873"/>
    <w:rsid w:val="00492075"/>
    <w:rsid w:val="004969AD"/>
    <w:rsid w:val="004A26C4"/>
    <w:rsid w:val="004B13CB"/>
    <w:rsid w:val="004B734A"/>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6186D"/>
    <w:rsid w:val="00685313"/>
    <w:rsid w:val="00692833"/>
    <w:rsid w:val="006A6E9B"/>
    <w:rsid w:val="006B7C2A"/>
    <w:rsid w:val="006C23DA"/>
    <w:rsid w:val="006E3D45"/>
    <w:rsid w:val="007035EE"/>
    <w:rsid w:val="0070607A"/>
    <w:rsid w:val="007149F9"/>
    <w:rsid w:val="00733A30"/>
    <w:rsid w:val="00745AEE"/>
    <w:rsid w:val="00750F10"/>
    <w:rsid w:val="007742CA"/>
    <w:rsid w:val="00790D70"/>
    <w:rsid w:val="007974B9"/>
    <w:rsid w:val="007A6F1F"/>
    <w:rsid w:val="007C4D04"/>
    <w:rsid w:val="007D5320"/>
    <w:rsid w:val="00800972"/>
    <w:rsid w:val="00804475"/>
    <w:rsid w:val="00811633"/>
    <w:rsid w:val="00814037"/>
    <w:rsid w:val="00841216"/>
    <w:rsid w:val="00842AF0"/>
    <w:rsid w:val="0086171E"/>
    <w:rsid w:val="00872FC8"/>
    <w:rsid w:val="008845D0"/>
    <w:rsid w:val="00884D60"/>
    <w:rsid w:val="0089221C"/>
    <w:rsid w:val="008B43F2"/>
    <w:rsid w:val="008B6CFF"/>
    <w:rsid w:val="009274B4"/>
    <w:rsid w:val="00931DCE"/>
    <w:rsid w:val="00934EA2"/>
    <w:rsid w:val="00944A5C"/>
    <w:rsid w:val="00952A66"/>
    <w:rsid w:val="009B7C9A"/>
    <w:rsid w:val="009C56E5"/>
    <w:rsid w:val="009C7716"/>
    <w:rsid w:val="009E5FC8"/>
    <w:rsid w:val="009E687A"/>
    <w:rsid w:val="009F236F"/>
    <w:rsid w:val="00A066F1"/>
    <w:rsid w:val="00A141AF"/>
    <w:rsid w:val="00A16D29"/>
    <w:rsid w:val="00A30305"/>
    <w:rsid w:val="00A30D28"/>
    <w:rsid w:val="00A31D2D"/>
    <w:rsid w:val="00A4600A"/>
    <w:rsid w:val="00A538A6"/>
    <w:rsid w:val="00A54C25"/>
    <w:rsid w:val="00A710E7"/>
    <w:rsid w:val="00A7372E"/>
    <w:rsid w:val="00A93B85"/>
    <w:rsid w:val="00AA0B18"/>
    <w:rsid w:val="00AA3C65"/>
    <w:rsid w:val="00AA666F"/>
    <w:rsid w:val="00AD7914"/>
    <w:rsid w:val="00B40888"/>
    <w:rsid w:val="00B639E9"/>
    <w:rsid w:val="00B817CD"/>
    <w:rsid w:val="00B81A7D"/>
    <w:rsid w:val="00B91FE5"/>
    <w:rsid w:val="00B94AD0"/>
    <w:rsid w:val="00BB3A95"/>
    <w:rsid w:val="00BD6CCE"/>
    <w:rsid w:val="00C0018F"/>
    <w:rsid w:val="00C16A5A"/>
    <w:rsid w:val="00C20466"/>
    <w:rsid w:val="00C214ED"/>
    <w:rsid w:val="00C234E6"/>
    <w:rsid w:val="00C25126"/>
    <w:rsid w:val="00C324A8"/>
    <w:rsid w:val="00C54517"/>
    <w:rsid w:val="00C56F70"/>
    <w:rsid w:val="00C57B91"/>
    <w:rsid w:val="00C64CD8"/>
    <w:rsid w:val="00C755BB"/>
    <w:rsid w:val="00C82695"/>
    <w:rsid w:val="00C978CF"/>
    <w:rsid w:val="00C97C68"/>
    <w:rsid w:val="00CA1A47"/>
    <w:rsid w:val="00CA3DFC"/>
    <w:rsid w:val="00CB44E5"/>
    <w:rsid w:val="00CC247A"/>
    <w:rsid w:val="00CE388F"/>
    <w:rsid w:val="00CE5E47"/>
    <w:rsid w:val="00CF020F"/>
    <w:rsid w:val="00CF2B5B"/>
    <w:rsid w:val="00D14CE0"/>
    <w:rsid w:val="00D211BE"/>
    <w:rsid w:val="00D268B3"/>
    <w:rsid w:val="00D44E75"/>
    <w:rsid w:val="00D45B98"/>
    <w:rsid w:val="00D52FD6"/>
    <w:rsid w:val="00D54009"/>
    <w:rsid w:val="00D5651D"/>
    <w:rsid w:val="00D57A34"/>
    <w:rsid w:val="00D74898"/>
    <w:rsid w:val="00D801ED"/>
    <w:rsid w:val="00D936BC"/>
    <w:rsid w:val="00D96530"/>
    <w:rsid w:val="00DA1CB1"/>
    <w:rsid w:val="00DD44AF"/>
    <w:rsid w:val="00DE2AC3"/>
    <w:rsid w:val="00DE5692"/>
    <w:rsid w:val="00DE6300"/>
    <w:rsid w:val="00DF3C75"/>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20DC5"/>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BB4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C25126"/>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C25126"/>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R16-WRC19-C-5394!A22-A13!MSW-E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22C1C29D-A692-4DC1-873D-2E5A7F1A394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351FE0C3-50E0-4D77-88C9-95458D12ED82}">
  <ds:schemaRefs>
    <ds:schemaRef ds:uri="http://schemas.microsoft.com/sharepoint/v3/contenttype/forms"/>
  </ds:schemaRefs>
</ds:datastoreItem>
</file>

<file path=customXml/itemProps5.xml><?xml version="1.0" encoding="utf-8"?>
<ds:datastoreItem xmlns:ds="http://schemas.openxmlformats.org/officeDocument/2006/customXml" ds:itemID="{5B8B15C9-EC44-431E-B960-F08B6481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3614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R16-WRC19-C-5394!A22-A13!MSW-E</vt:lpstr>
      <vt:lpstr>R16-WRC19-C-5394!A22-A13!MSW-E</vt:lpstr>
    </vt:vector>
  </TitlesOfParts>
  <Manager>General Secretariat - Pool</Manager>
  <Company>International Telecommunication Union (ITU)</Company>
  <LinksUpToDate>false</LinksUpToDate>
  <CharactersWithSpaces>4239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R16-WRC19-C-5394!A22-A13!MSW-E</dc:title>
  <dc:subject>World Radiocommunication Conference - 2019</dc:subject>
  <dc:creator>manias</dc:creator>
  <cp:keywords>CPI_2019.05.14.1</cp:keywords>
  <dc:description>Uploaded on 2015.07.06</dc:description>
  <cp:lastModifiedBy>CEPT</cp:lastModifiedBy>
  <cp:revision>2</cp:revision>
  <cp:lastPrinted>2019-06-18T09:45:00Z</cp:lastPrinted>
  <dcterms:created xsi:type="dcterms:W3CDTF">2019-08-29T04:38:00Z</dcterms:created>
  <dcterms:modified xsi:type="dcterms:W3CDTF">2019-08-29T04:38:00Z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